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87504" w14:textId="664CC8B9" w:rsidR="008F78D4" w:rsidRPr="00FD0C35" w:rsidRDefault="008F78D4" w:rsidP="0016430E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Cs/>
          <w:iCs/>
          <w:lang w:eastAsia="pl-PL"/>
        </w:rPr>
      </w:pPr>
      <w:r w:rsidRPr="00FD0C35">
        <w:rPr>
          <w:rFonts w:ascii="Arial" w:eastAsia="Times New Roman" w:hAnsi="Arial" w:cs="Arial"/>
          <w:bCs/>
          <w:iCs/>
          <w:lang w:eastAsia="pl-PL"/>
        </w:rPr>
        <w:t>Załącznik nr 3 do SW</w:t>
      </w:r>
      <w:r w:rsidR="0081393B" w:rsidRPr="00FD0C35">
        <w:rPr>
          <w:rFonts w:ascii="Arial" w:eastAsia="Times New Roman" w:hAnsi="Arial" w:cs="Arial"/>
          <w:bCs/>
          <w:iCs/>
          <w:lang w:eastAsia="pl-PL"/>
        </w:rPr>
        <w:t>Z</w:t>
      </w:r>
    </w:p>
    <w:p w14:paraId="34EE144A" w14:textId="77777777" w:rsidR="008F78D4" w:rsidRPr="0016430E" w:rsidRDefault="008F78D4" w:rsidP="0016430E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Cs/>
          <w:i/>
          <w:lang w:eastAsia="pl-PL"/>
        </w:rPr>
      </w:pPr>
    </w:p>
    <w:p w14:paraId="2C8D1BD9" w14:textId="77777777" w:rsidR="008F78D4" w:rsidRPr="0016430E" w:rsidRDefault="008F78D4" w:rsidP="0016430E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Cs/>
          <w:i/>
          <w:lang w:eastAsia="pl-PL"/>
        </w:rPr>
      </w:pPr>
    </w:p>
    <w:p w14:paraId="3C7219D1" w14:textId="77777777" w:rsidR="008F78D4" w:rsidRPr="0016430E" w:rsidRDefault="008F78D4" w:rsidP="0016430E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  <w:r w:rsidRPr="0016430E">
        <w:rPr>
          <w:rFonts w:ascii="Arial" w:eastAsia="Times New Roman" w:hAnsi="Arial" w:cs="Arial"/>
          <w:b/>
          <w:bCs/>
          <w:u w:val="single"/>
          <w:lang w:eastAsia="pl-PL"/>
        </w:rPr>
        <w:t>OPIS PRZEDMIOTU ZAMÓWIENIA</w:t>
      </w:r>
    </w:p>
    <w:p w14:paraId="0055336F" w14:textId="77777777" w:rsidR="008F78D4" w:rsidRPr="0016430E" w:rsidRDefault="008F78D4" w:rsidP="0016430E">
      <w:pPr>
        <w:spacing w:after="0" w:line="276" w:lineRule="auto"/>
        <w:rPr>
          <w:rFonts w:ascii="Arial" w:eastAsia="Calibri" w:hAnsi="Arial" w:cs="Arial"/>
          <w:bCs/>
          <w:lang w:eastAsia="pl-PL"/>
        </w:rPr>
      </w:pPr>
    </w:p>
    <w:p w14:paraId="5FA2C7E5" w14:textId="77777777" w:rsidR="008F78D4" w:rsidRPr="0016430E" w:rsidRDefault="008F78D4" w:rsidP="0016430E">
      <w:pPr>
        <w:spacing w:after="0" w:line="276" w:lineRule="auto"/>
        <w:rPr>
          <w:rFonts w:ascii="Arial" w:eastAsia="Calibri" w:hAnsi="Arial" w:cs="Arial"/>
          <w:bCs/>
        </w:rPr>
      </w:pPr>
    </w:p>
    <w:p w14:paraId="02DB7A3B" w14:textId="06B4E519" w:rsidR="008F78D4" w:rsidRPr="0016430E" w:rsidRDefault="008F78D4" w:rsidP="0016430E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hanging="284"/>
        <w:jc w:val="both"/>
        <w:rPr>
          <w:rFonts w:ascii="Arial" w:eastAsia="Times New Roman" w:hAnsi="Arial" w:cs="Arial"/>
          <w:bCs/>
          <w:iCs/>
          <w:lang w:eastAsia="pl-PL"/>
        </w:rPr>
      </w:pPr>
      <w:r w:rsidRPr="0016430E">
        <w:rPr>
          <w:rFonts w:ascii="Arial" w:eastAsia="Times New Roman" w:hAnsi="Arial" w:cs="Arial"/>
          <w:lang w:eastAsia="pl-PL"/>
        </w:rPr>
        <w:t>1.</w:t>
      </w:r>
      <w:r w:rsidR="00883A87" w:rsidRPr="0016430E">
        <w:rPr>
          <w:rFonts w:ascii="Arial" w:eastAsia="Times New Roman" w:hAnsi="Arial" w:cs="Arial"/>
          <w:lang w:eastAsia="pl-PL"/>
        </w:rPr>
        <w:t xml:space="preserve"> </w:t>
      </w:r>
      <w:r w:rsidRPr="0016430E">
        <w:rPr>
          <w:rFonts w:ascii="Arial" w:eastAsia="Times New Roman" w:hAnsi="Arial" w:cs="Arial"/>
          <w:lang w:eastAsia="pl-PL"/>
        </w:rPr>
        <w:t xml:space="preserve">Przedmiotem zamówienia jest </w:t>
      </w:r>
      <w:bookmarkStart w:id="0" w:name="_Hlk103065359"/>
      <w:bookmarkStart w:id="1" w:name="_Hlk103068273"/>
      <w:r w:rsidR="0016430E" w:rsidRPr="0016430E">
        <w:rPr>
          <w:rFonts w:ascii="Arial" w:eastAsia="Times New Roman" w:hAnsi="Arial" w:cs="Arial"/>
          <w:bCs/>
          <w:iCs/>
          <w:lang w:eastAsia="pl-PL"/>
        </w:rPr>
        <w:t>zakup i sukcesywne dostawy naturalnej wody pitnej (źródlanej lub mineralnej – nisko lub średnio zmineralizowanej), w butelkach bezzwrotnych, plastikowych, o pojemności 0,5 l., 1,5 l. – gazowanej i niegazowanej)</w:t>
      </w:r>
      <w:bookmarkEnd w:id="0"/>
      <w:bookmarkEnd w:id="1"/>
      <w:r w:rsidR="0016430E">
        <w:rPr>
          <w:rFonts w:ascii="Arial" w:eastAsia="Times New Roman" w:hAnsi="Arial" w:cs="Arial"/>
          <w:bCs/>
          <w:iCs/>
          <w:lang w:eastAsia="pl-PL"/>
        </w:rPr>
        <w:t xml:space="preserve"> </w:t>
      </w:r>
      <w:r w:rsidRPr="0016430E">
        <w:rPr>
          <w:rFonts w:ascii="Arial" w:eastAsia="Times New Roman" w:hAnsi="Arial" w:cs="Arial"/>
          <w:lang w:eastAsia="pl-PL"/>
        </w:rPr>
        <w:t>(zwana dalej „Wodą"), zgodnie z:</w:t>
      </w:r>
    </w:p>
    <w:p w14:paraId="38ECE9B9" w14:textId="77777777" w:rsidR="008F78D4" w:rsidRPr="0016430E" w:rsidRDefault="008F78D4" w:rsidP="0016430E">
      <w:pPr>
        <w:numPr>
          <w:ilvl w:val="0"/>
          <w:numId w:val="1"/>
        </w:numPr>
        <w:tabs>
          <w:tab w:val="left" w:pos="907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6430E">
        <w:rPr>
          <w:rFonts w:ascii="Arial" w:eastAsia="Times New Roman" w:hAnsi="Arial" w:cs="Arial"/>
          <w:lang w:eastAsia="pl-PL"/>
        </w:rPr>
        <w:t xml:space="preserve">Ustawą z dnia 25 sierpnia 2006 r, o bezpieczeństwie żywności i żywienia (Dz. U. </w:t>
      </w:r>
      <w:r w:rsidRPr="0016430E">
        <w:rPr>
          <w:rFonts w:ascii="Arial" w:eastAsia="Times New Roman" w:hAnsi="Arial" w:cs="Arial"/>
          <w:lang w:eastAsia="pl-PL"/>
        </w:rPr>
        <w:br/>
        <w:t>z 2017 r. poz. 149);</w:t>
      </w:r>
    </w:p>
    <w:p w14:paraId="73CF3233" w14:textId="77777777" w:rsidR="008F78D4" w:rsidRPr="0016430E" w:rsidRDefault="008F78D4" w:rsidP="0016430E">
      <w:pPr>
        <w:numPr>
          <w:ilvl w:val="0"/>
          <w:numId w:val="1"/>
        </w:numPr>
        <w:tabs>
          <w:tab w:val="left" w:pos="907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6430E">
        <w:rPr>
          <w:rFonts w:ascii="Arial" w:eastAsia="Times New Roman" w:hAnsi="Arial" w:cs="Arial"/>
          <w:lang w:eastAsia="pl-PL"/>
        </w:rPr>
        <w:t>Rozporządzeniem Rady Ministrów z dnia 28 maja 1996 w sprawie profilaktycznych posiłków i napojów (Dz. U. Nr 60, poz. nr 279).</w:t>
      </w:r>
    </w:p>
    <w:p w14:paraId="6EC5D71E" w14:textId="45621795" w:rsidR="008F78D4" w:rsidRPr="0016430E" w:rsidRDefault="008F78D4" w:rsidP="0016430E">
      <w:pPr>
        <w:autoSpaceDE w:val="0"/>
        <w:autoSpaceDN w:val="0"/>
        <w:adjustRightInd w:val="0"/>
        <w:spacing w:after="0" w:line="276" w:lineRule="auto"/>
        <w:ind w:hanging="284"/>
        <w:jc w:val="both"/>
        <w:rPr>
          <w:rFonts w:ascii="Arial" w:eastAsia="Times New Roman" w:hAnsi="Arial" w:cs="Arial"/>
          <w:lang w:eastAsia="pl-PL"/>
        </w:rPr>
      </w:pPr>
      <w:r w:rsidRPr="0016430E">
        <w:rPr>
          <w:rFonts w:ascii="Arial" w:eastAsia="Times New Roman" w:hAnsi="Arial" w:cs="Arial"/>
          <w:lang w:eastAsia="pl-PL"/>
        </w:rPr>
        <w:t>2.</w:t>
      </w:r>
      <w:r w:rsidR="00883A87" w:rsidRPr="0016430E">
        <w:rPr>
          <w:rFonts w:ascii="Arial" w:eastAsia="Times New Roman" w:hAnsi="Arial" w:cs="Arial"/>
          <w:lang w:eastAsia="pl-PL"/>
        </w:rPr>
        <w:t xml:space="preserve"> </w:t>
      </w:r>
      <w:r w:rsidRPr="0016430E">
        <w:rPr>
          <w:rFonts w:ascii="Arial" w:eastAsia="Times New Roman" w:hAnsi="Arial" w:cs="Arial"/>
          <w:lang w:eastAsia="pl-PL"/>
        </w:rPr>
        <w:t>Oferowana Woda musi:</w:t>
      </w:r>
    </w:p>
    <w:p w14:paraId="36DA9F32" w14:textId="77777777" w:rsidR="008F78D4" w:rsidRPr="0016430E" w:rsidRDefault="008F78D4" w:rsidP="0016430E">
      <w:pPr>
        <w:numPr>
          <w:ilvl w:val="0"/>
          <w:numId w:val="2"/>
        </w:numPr>
        <w:tabs>
          <w:tab w:val="left" w:pos="888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6430E">
        <w:rPr>
          <w:rFonts w:ascii="Arial" w:eastAsia="Times New Roman" w:hAnsi="Arial" w:cs="Arial"/>
          <w:lang w:eastAsia="pl-PL"/>
        </w:rPr>
        <w:t xml:space="preserve">spełniać wymogi Ustawy z dnia 25 sierpnia 2006 r. o bezpieczeństwie żywności </w:t>
      </w:r>
      <w:r w:rsidRPr="0016430E">
        <w:rPr>
          <w:rFonts w:ascii="Arial" w:eastAsia="Times New Roman" w:hAnsi="Arial" w:cs="Arial"/>
          <w:lang w:eastAsia="pl-PL"/>
        </w:rPr>
        <w:br/>
        <w:t>i żywienia (</w:t>
      </w:r>
      <w:proofErr w:type="spellStart"/>
      <w:r w:rsidRPr="0016430E">
        <w:rPr>
          <w:rFonts w:ascii="Arial" w:eastAsia="Times New Roman" w:hAnsi="Arial" w:cs="Arial"/>
          <w:lang w:eastAsia="pl-PL"/>
        </w:rPr>
        <w:t>Dz</w:t>
      </w:r>
      <w:proofErr w:type="spellEnd"/>
      <w:r w:rsidRPr="0016430E">
        <w:rPr>
          <w:rFonts w:ascii="Arial" w:eastAsia="Times New Roman" w:hAnsi="Arial" w:cs="Arial"/>
          <w:lang w:eastAsia="pl-PL"/>
        </w:rPr>
        <w:t>, U. z 2017 r., poz. 149, z póżn.zm.), oraz Rozporządzenia, o którym mowa w pkt 2,</w:t>
      </w:r>
    </w:p>
    <w:p w14:paraId="7C1A2065" w14:textId="77777777" w:rsidR="008F78D4" w:rsidRPr="0016430E" w:rsidRDefault="008F78D4" w:rsidP="0016430E">
      <w:pPr>
        <w:numPr>
          <w:ilvl w:val="0"/>
          <w:numId w:val="2"/>
        </w:numPr>
        <w:tabs>
          <w:tab w:val="left" w:pos="888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6430E">
        <w:rPr>
          <w:rFonts w:ascii="Arial" w:eastAsia="Times New Roman" w:hAnsi="Arial" w:cs="Arial"/>
          <w:lang w:eastAsia="pl-PL"/>
        </w:rPr>
        <w:t>posiadać ocenę i kwalifikację rodzajową, wykonaną zgodnie z aktualnym Rozporządzeniem Ministra Zdrowia z dnia 31 marca 2011 r. w sprawie naturalnych wód mineralnych, wód źródlanych i wód stołowych (Dz. U. Nr 85, poz. 466),</w:t>
      </w:r>
    </w:p>
    <w:p w14:paraId="3AD045F0" w14:textId="326B0C82" w:rsidR="008F78D4" w:rsidRPr="0016430E" w:rsidRDefault="008F78D4" w:rsidP="0016430E">
      <w:pPr>
        <w:numPr>
          <w:ilvl w:val="0"/>
          <w:numId w:val="2"/>
        </w:numPr>
        <w:tabs>
          <w:tab w:val="left" w:pos="888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6430E">
        <w:rPr>
          <w:rFonts w:ascii="Arial" w:eastAsia="Times New Roman" w:hAnsi="Arial" w:cs="Arial"/>
          <w:lang w:eastAsia="pl-PL"/>
        </w:rPr>
        <w:t>posiadać informację o aktualnych wynikach badań kontrolnych własnych, bądź wykonanych w nadzorze sanitarnym właściwym terenowo.</w:t>
      </w:r>
    </w:p>
    <w:p w14:paraId="6317D8F5" w14:textId="77777777" w:rsidR="008F78D4" w:rsidRPr="0016430E" w:rsidRDefault="008F78D4" w:rsidP="0016430E">
      <w:pPr>
        <w:numPr>
          <w:ilvl w:val="0"/>
          <w:numId w:val="3"/>
        </w:numPr>
        <w:tabs>
          <w:tab w:val="left" w:pos="576"/>
        </w:tabs>
        <w:autoSpaceDE w:val="0"/>
        <w:autoSpaceDN w:val="0"/>
        <w:adjustRightInd w:val="0"/>
        <w:spacing w:after="0" w:line="276" w:lineRule="auto"/>
        <w:ind w:hanging="284"/>
        <w:jc w:val="both"/>
        <w:rPr>
          <w:rFonts w:ascii="Arial" w:eastAsia="Times New Roman" w:hAnsi="Arial" w:cs="Arial"/>
          <w:lang w:eastAsia="pl-PL"/>
        </w:rPr>
      </w:pPr>
      <w:r w:rsidRPr="0016430E">
        <w:rPr>
          <w:rFonts w:ascii="Arial" w:eastAsia="Times New Roman" w:hAnsi="Arial" w:cs="Arial"/>
          <w:lang w:eastAsia="pl-PL"/>
        </w:rPr>
        <w:t>Opakowania, w których będzie dostarczana Woda, muszą posiadać Atest Państwowego Zakładu Higieny, lub deklarację zgodności producenta, dla opakowania tj. butelek PET o pojemności 0,5 litra, 1,5 litra.</w:t>
      </w:r>
    </w:p>
    <w:p w14:paraId="24EB27DD" w14:textId="77777777" w:rsidR="008F78D4" w:rsidRPr="0016430E" w:rsidRDefault="008F78D4" w:rsidP="0016430E">
      <w:pPr>
        <w:numPr>
          <w:ilvl w:val="0"/>
          <w:numId w:val="3"/>
        </w:numPr>
        <w:tabs>
          <w:tab w:val="left" w:pos="576"/>
        </w:tabs>
        <w:autoSpaceDE w:val="0"/>
        <w:autoSpaceDN w:val="0"/>
        <w:adjustRightInd w:val="0"/>
        <w:spacing w:after="0" w:line="276" w:lineRule="auto"/>
        <w:ind w:hanging="284"/>
        <w:jc w:val="both"/>
        <w:rPr>
          <w:rFonts w:ascii="Arial" w:eastAsia="Times New Roman" w:hAnsi="Arial" w:cs="Arial"/>
          <w:lang w:eastAsia="pl-PL"/>
        </w:rPr>
      </w:pPr>
      <w:r w:rsidRPr="0016430E">
        <w:rPr>
          <w:rFonts w:ascii="Arial" w:eastAsia="Times New Roman" w:hAnsi="Arial" w:cs="Arial"/>
          <w:lang w:eastAsia="pl-PL"/>
        </w:rPr>
        <w:t>Okres przydatności wody do spożycia nie może wynosić mniej niż:</w:t>
      </w:r>
    </w:p>
    <w:p w14:paraId="6C652299" w14:textId="3EA35863" w:rsidR="008F78D4" w:rsidRPr="0016430E" w:rsidRDefault="008F78D4" w:rsidP="0016430E">
      <w:pPr>
        <w:tabs>
          <w:tab w:val="left" w:pos="902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16430E">
        <w:rPr>
          <w:rFonts w:ascii="Arial" w:eastAsia="Times New Roman" w:hAnsi="Arial" w:cs="Arial"/>
          <w:lang w:eastAsia="pl-PL"/>
        </w:rPr>
        <w:t>1)</w:t>
      </w:r>
      <w:r w:rsidR="00883A87" w:rsidRPr="0016430E">
        <w:rPr>
          <w:rFonts w:ascii="Arial" w:eastAsia="Times New Roman" w:hAnsi="Arial" w:cs="Arial"/>
          <w:lang w:eastAsia="pl-PL"/>
        </w:rPr>
        <w:t xml:space="preserve"> </w:t>
      </w:r>
      <w:r w:rsidRPr="0016430E">
        <w:rPr>
          <w:rFonts w:ascii="Arial" w:eastAsia="Times New Roman" w:hAnsi="Arial" w:cs="Arial"/>
          <w:lang w:eastAsia="pl-PL"/>
        </w:rPr>
        <w:t>12 miesięcy, licząc od daty produkcji danej partii Wody,</w:t>
      </w:r>
    </w:p>
    <w:p w14:paraId="7EED3533" w14:textId="7BC03A49" w:rsidR="008F78D4" w:rsidRPr="0016430E" w:rsidRDefault="008F78D4" w:rsidP="0016430E">
      <w:pPr>
        <w:tabs>
          <w:tab w:val="left" w:pos="1008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16430E">
        <w:rPr>
          <w:rFonts w:ascii="Arial" w:eastAsia="Times New Roman" w:hAnsi="Arial" w:cs="Arial"/>
          <w:lang w:eastAsia="pl-PL"/>
        </w:rPr>
        <w:t>2)</w:t>
      </w:r>
      <w:r w:rsidR="00883A87" w:rsidRPr="0016430E">
        <w:rPr>
          <w:rFonts w:ascii="Arial" w:eastAsia="Times New Roman" w:hAnsi="Arial" w:cs="Arial"/>
          <w:lang w:eastAsia="pl-PL"/>
        </w:rPr>
        <w:t xml:space="preserve"> </w:t>
      </w:r>
      <w:r w:rsidRPr="0016430E">
        <w:rPr>
          <w:rFonts w:ascii="Arial" w:eastAsia="Times New Roman" w:hAnsi="Arial" w:cs="Arial"/>
          <w:lang w:eastAsia="pl-PL"/>
        </w:rPr>
        <w:t>9 miesięcy, licząc od daty dostawy, potwierdzonej stosownym protokołem odbioru.</w:t>
      </w:r>
    </w:p>
    <w:p w14:paraId="6D1EDBD6" w14:textId="4AFFB0D1" w:rsidR="008F78D4" w:rsidRPr="0016430E" w:rsidRDefault="008F78D4" w:rsidP="0016430E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hanging="284"/>
        <w:jc w:val="both"/>
        <w:rPr>
          <w:rFonts w:ascii="Arial" w:eastAsia="Times New Roman" w:hAnsi="Arial" w:cs="Arial"/>
          <w:lang w:eastAsia="pl-PL"/>
        </w:rPr>
      </w:pPr>
      <w:r w:rsidRPr="0016430E">
        <w:rPr>
          <w:rFonts w:ascii="Arial" w:eastAsia="Times New Roman" w:hAnsi="Arial" w:cs="Arial"/>
          <w:lang w:eastAsia="pl-PL"/>
        </w:rPr>
        <w:t>5.</w:t>
      </w:r>
      <w:r w:rsidR="00883A87" w:rsidRPr="0016430E">
        <w:rPr>
          <w:rFonts w:ascii="Arial" w:eastAsia="Times New Roman" w:hAnsi="Arial" w:cs="Arial"/>
          <w:lang w:eastAsia="pl-PL"/>
        </w:rPr>
        <w:t xml:space="preserve"> </w:t>
      </w:r>
      <w:r w:rsidRPr="0016430E">
        <w:rPr>
          <w:rFonts w:ascii="Arial" w:eastAsia="Times New Roman" w:hAnsi="Arial" w:cs="Arial"/>
          <w:lang w:eastAsia="pl-PL"/>
        </w:rPr>
        <w:t>Szacunkowa ilość butelek wody do dostawy, w podziale na poszczególnych Zamawiających:</w:t>
      </w:r>
    </w:p>
    <w:p w14:paraId="53E499C0" w14:textId="77777777" w:rsidR="008F78D4" w:rsidRPr="0016430E" w:rsidRDefault="008F78D4" w:rsidP="0016430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W w:w="8646" w:type="dxa"/>
        <w:tblInd w:w="41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559"/>
        <w:gridCol w:w="1559"/>
        <w:gridCol w:w="1559"/>
        <w:gridCol w:w="1701"/>
        <w:gridCol w:w="1701"/>
      </w:tblGrid>
      <w:tr w:rsidR="008F78D4" w:rsidRPr="0016430E" w14:paraId="099C8453" w14:textId="77777777" w:rsidTr="0064746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3EB4215" w14:textId="77777777" w:rsidR="008F78D4" w:rsidRPr="0016430E" w:rsidRDefault="008F78D4" w:rsidP="0016430E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6430E">
              <w:rPr>
                <w:rFonts w:ascii="Arial" w:eastAsia="Times New Roman" w:hAnsi="Arial" w:cs="Arial"/>
                <w:b/>
                <w:bCs/>
                <w:lang w:eastAsia="pl-PL"/>
              </w:rPr>
              <w:t>L.p.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352BF3F" w14:textId="77777777" w:rsidR="008F78D4" w:rsidRPr="0016430E" w:rsidRDefault="008F78D4" w:rsidP="0016430E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6430E">
              <w:rPr>
                <w:rFonts w:ascii="Arial" w:eastAsia="Times New Roman" w:hAnsi="Arial" w:cs="Arial"/>
                <w:b/>
                <w:bCs/>
                <w:lang w:eastAsia="pl-PL"/>
              </w:rPr>
              <w:t>Zamawiający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FC6C0" w14:textId="77777777" w:rsidR="008F78D4" w:rsidRPr="0016430E" w:rsidRDefault="008F78D4" w:rsidP="0016430E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pacing w:val="50"/>
                <w:lang w:eastAsia="pl-PL"/>
              </w:rPr>
            </w:pPr>
            <w:r w:rsidRPr="0016430E">
              <w:rPr>
                <w:rFonts w:ascii="Arial" w:eastAsia="Times New Roman" w:hAnsi="Arial" w:cs="Arial"/>
                <w:b/>
                <w:bCs/>
                <w:lang w:eastAsia="pl-PL"/>
              </w:rPr>
              <w:t>Woda w   butelkach o pojemności 0,5 l gazowana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89F1F" w14:textId="77777777" w:rsidR="008F78D4" w:rsidRPr="0016430E" w:rsidRDefault="008F78D4" w:rsidP="0016430E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6430E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Woda </w:t>
            </w:r>
            <w:r w:rsidRPr="0016430E">
              <w:rPr>
                <w:rFonts w:ascii="Arial" w:eastAsia="Times New Roman" w:hAnsi="Arial" w:cs="Arial"/>
                <w:lang w:eastAsia="pl-PL"/>
              </w:rPr>
              <w:t xml:space="preserve">w </w:t>
            </w:r>
            <w:r w:rsidRPr="0016430E">
              <w:rPr>
                <w:rFonts w:ascii="Arial" w:eastAsia="Times New Roman" w:hAnsi="Arial" w:cs="Arial"/>
                <w:b/>
                <w:bCs/>
                <w:lang w:eastAsia="pl-PL"/>
              </w:rPr>
              <w:t>butelkach o pojemności 0,5 l niegazowana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D4D44" w14:textId="77777777" w:rsidR="008F78D4" w:rsidRPr="0016430E" w:rsidRDefault="008F78D4" w:rsidP="0016430E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6430E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Woda </w:t>
            </w:r>
            <w:r w:rsidRPr="0016430E">
              <w:rPr>
                <w:rFonts w:ascii="Arial" w:eastAsia="Times New Roman" w:hAnsi="Arial" w:cs="Arial"/>
                <w:lang w:eastAsia="pl-PL"/>
              </w:rPr>
              <w:t xml:space="preserve">w </w:t>
            </w:r>
            <w:r w:rsidRPr="0016430E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butelkach o pojemności </w:t>
            </w:r>
          </w:p>
          <w:p w14:paraId="2489FDD9" w14:textId="77777777" w:rsidR="008F78D4" w:rsidRPr="0016430E" w:rsidRDefault="008F78D4" w:rsidP="0016430E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spacing w:val="50"/>
                <w:lang w:eastAsia="pl-PL"/>
              </w:rPr>
            </w:pPr>
            <w:r w:rsidRPr="0016430E">
              <w:rPr>
                <w:rFonts w:ascii="Arial" w:eastAsia="Times New Roman" w:hAnsi="Arial" w:cs="Arial"/>
                <w:b/>
                <w:bCs/>
                <w:lang w:eastAsia="pl-PL"/>
              </w:rPr>
              <w:t>1,5 l gazowana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C46FF" w14:textId="77777777" w:rsidR="008F78D4" w:rsidRPr="0016430E" w:rsidRDefault="008F78D4" w:rsidP="0016430E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6430E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Woda </w:t>
            </w:r>
            <w:r w:rsidRPr="0016430E">
              <w:rPr>
                <w:rFonts w:ascii="Arial" w:eastAsia="Times New Roman" w:hAnsi="Arial" w:cs="Arial"/>
                <w:lang w:eastAsia="pl-PL"/>
              </w:rPr>
              <w:t xml:space="preserve">w </w:t>
            </w:r>
            <w:r w:rsidRPr="0016430E">
              <w:rPr>
                <w:rFonts w:ascii="Arial" w:eastAsia="Times New Roman" w:hAnsi="Arial" w:cs="Arial"/>
                <w:b/>
                <w:bCs/>
                <w:lang w:eastAsia="pl-PL"/>
              </w:rPr>
              <w:t>butelkach o pojemności 1,5 l niegazowana</w:t>
            </w:r>
          </w:p>
        </w:tc>
      </w:tr>
      <w:tr w:rsidR="008F78D4" w:rsidRPr="0016430E" w14:paraId="2C56D354" w14:textId="77777777" w:rsidTr="0064746A">
        <w:trPr>
          <w:trHeight w:val="69"/>
        </w:trPr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8D15E7" w14:textId="77777777" w:rsidR="008F78D4" w:rsidRPr="0016430E" w:rsidRDefault="008F78D4" w:rsidP="0016430E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438E3022" w14:textId="77777777" w:rsidR="008F78D4" w:rsidRPr="0016430E" w:rsidRDefault="008F78D4" w:rsidP="0016430E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973CD" w14:textId="77777777" w:rsidR="008F78D4" w:rsidRPr="0016430E" w:rsidRDefault="008F78D4" w:rsidP="0016430E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713C4514" w14:textId="77777777" w:rsidR="008F78D4" w:rsidRPr="0016430E" w:rsidRDefault="008F78D4" w:rsidP="0016430E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306A7" w14:textId="36015958" w:rsidR="008F78D4" w:rsidRPr="0016430E" w:rsidRDefault="008F78D4" w:rsidP="0016430E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430E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Ilość </w:t>
            </w:r>
            <w:r w:rsidRPr="0016430E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30E35" w14:textId="75D25B74" w:rsidR="008F78D4" w:rsidRPr="0016430E" w:rsidRDefault="008F78D4" w:rsidP="0016430E">
            <w:pPr>
              <w:autoSpaceDE w:val="0"/>
              <w:autoSpaceDN w:val="0"/>
              <w:adjustRightInd w:val="0"/>
              <w:spacing w:after="0" w:line="276" w:lineRule="auto"/>
              <w:ind w:left="293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6430E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Ilość </w:t>
            </w:r>
            <w:r w:rsidRPr="00A13F99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4E36B" w14:textId="49D4E8B3" w:rsidR="008F78D4" w:rsidRPr="0016430E" w:rsidRDefault="008F78D4" w:rsidP="0016430E">
            <w:pPr>
              <w:autoSpaceDE w:val="0"/>
              <w:autoSpaceDN w:val="0"/>
              <w:adjustRightInd w:val="0"/>
              <w:spacing w:after="0" w:line="276" w:lineRule="auto"/>
              <w:ind w:left="259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430E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Ilość </w:t>
            </w:r>
            <w:r w:rsidRPr="0016430E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54362" w14:textId="7FDC663B" w:rsidR="008F78D4" w:rsidRPr="0016430E" w:rsidRDefault="008F78D4" w:rsidP="0016430E">
            <w:pPr>
              <w:autoSpaceDE w:val="0"/>
              <w:autoSpaceDN w:val="0"/>
              <w:adjustRightInd w:val="0"/>
              <w:spacing w:after="0" w:line="276" w:lineRule="auto"/>
              <w:ind w:left="389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430E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Ilość </w:t>
            </w:r>
            <w:r w:rsidRPr="0016430E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</w:tr>
      <w:tr w:rsidR="008F78D4" w:rsidRPr="0016430E" w14:paraId="4E1C4048" w14:textId="77777777" w:rsidTr="0064746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6175B" w14:textId="77777777" w:rsidR="008F78D4" w:rsidRPr="0016430E" w:rsidRDefault="008F78D4" w:rsidP="0016430E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6430E">
              <w:rPr>
                <w:rFonts w:ascii="Arial" w:eastAsia="Times New Roman" w:hAnsi="Arial" w:cs="Arial"/>
                <w:b/>
                <w:bCs/>
                <w:lang w:eastAsia="pl-PL"/>
              </w:rPr>
              <w:t>1.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ACFBC" w14:textId="5DC57D0A" w:rsidR="008F78D4" w:rsidRPr="0016430E" w:rsidRDefault="008F78D4" w:rsidP="0016430E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430E">
              <w:rPr>
                <w:rFonts w:ascii="Arial" w:eastAsia="Times New Roman" w:hAnsi="Arial" w:cs="Arial"/>
                <w:lang w:eastAsia="pl-PL"/>
              </w:rPr>
              <w:t>PKP</w:t>
            </w:r>
            <w:r w:rsidR="0016430E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16430E">
              <w:rPr>
                <w:rFonts w:ascii="Arial" w:eastAsia="Times New Roman" w:hAnsi="Arial" w:cs="Arial"/>
                <w:lang w:eastAsia="pl-PL"/>
              </w:rPr>
              <w:t xml:space="preserve">S.A.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01253" w14:textId="57A1358C" w:rsidR="008F78D4" w:rsidRPr="00A13F99" w:rsidRDefault="00985BFE" w:rsidP="0016430E">
            <w:pPr>
              <w:tabs>
                <w:tab w:val="left" w:pos="1095"/>
              </w:tabs>
              <w:autoSpaceDE w:val="0"/>
              <w:autoSpaceDN w:val="0"/>
              <w:adjustRightInd w:val="0"/>
              <w:spacing w:after="0" w:line="276" w:lineRule="auto"/>
              <w:ind w:left="408"/>
              <w:rPr>
                <w:rFonts w:ascii="Arial" w:eastAsia="Times New Roman" w:hAnsi="Arial" w:cs="Arial"/>
                <w:lang w:eastAsia="pl-PL"/>
              </w:rPr>
            </w:pPr>
            <w:r w:rsidRPr="00A13F99">
              <w:rPr>
                <w:rFonts w:ascii="Arial" w:eastAsia="Times New Roman" w:hAnsi="Arial" w:cs="Arial"/>
                <w:lang w:eastAsia="pl-PL"/>
              </w:rPr>
              <w:t>53 012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BC861" w14:textId="221C4191" w:rsidR="008F78D4" w:rsidRPr="00A13F99" w:rsidRDefault="00985BFE" w:rsidP="00F04C0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3F99">
              <w:rPr>
                <w:rFonts w:ascii="Arial" w:eastAsia="Times New Roman" w:hAnsi="Arial" w:cs="Arial"/>
                <w:lang w:eastAsia="pl-PL"/>
              </w:rPr>
              <w:t>36 160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2FCFD" w14:textId="2372F905" w:rsidR="008F78D4" w:rsidRPr="00A13F99" w:rsidRDefault="008F78D4" w:rsidP="0016430E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13F99">
              <w:rPr>
                <w:rFonts w:ascii="Arial" w:eastAsia="Times New Roman" w:hAnsi="Arial" w:cs="Arial"/>
                <w:lang w:eastAsia="pl-PL"/>
              </w:rPr>
              <w:t xml:space="preserve">       </w:t>
            </w:r>
            <w:r w:rsidR="00985BFE" w:rsidRPr="00A13F99">
              <w:rPr>
                <w:rFonts w:ascii="Arial" w:eastAsia="Times New Roman" w:hAnsi="Arial" w:cs="Arial"/>
                <w:lang w:eastAsia="pl-PL"/>
              </w:rPr>
              <w:t>27 118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06841" w14:textId="6799624E" w:rsidR="008F78D4" w:rsidRPr="00A13F99" w:rsidRDefault="00985BFE" w:rsidP="001400C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13F99">
              <w:rPr>
                <w:rFonts w:ascii="Arial" w:eastAsia="Times New Roman" w:hAnsi="Arial" w:cs="Arial"/>
                <w:lang w:eastAsia="pl-PL"/>
              </w:rPr>
              <w:t>31 848</w:t>
            </w:r>
          </w:p>
        </w:tc>
      </w:tr>
      <w:tr w:rsidR="008F78D4" w:rsidRPr="0016430E" w14:paraId="4D4ED722" w14:textId="77777777" w:rsidTr="0064746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AEC9D" w14:textId="77777777" w:rsidR="008F78D4" w:rsidRPr="0016430E" w:rsidRDefault="008F78D4" w:rsidP="0016430E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6430E">
              <w:rPr>
                <w:rFonts w:ascii="Arial" w:eastAsia="Times New Roman" w:hAnsi="Arial" w:cs="Arial"/>
                <w:b/>
                <w:bCs/>
                <w:lang w:eastAsia="pl-PL"/>
              </w:rPr>
              <w:t>2.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4106F" w14:textId="77777777" w:rsidR="008F78D4" w:rsidRPr="0016430E" w:rsidRDefault="008F78D4" w:rsidP="0016430E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430E">
              <w:rPr>
                <w:rFonts w:ascii="Arial" w:eastAsia="Times New Roman" w:hAnsi="Arial" w:cs="Arial"/>
                <w:lang w:eastAsia="pl-PL"/>
              </w:rPr>
              <w:t>PKP Szybka Kolej Miejska w Trójmieście Sp. z o.o.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76484" w14:textId="77777777" w:rsidR="008F78D4" w:rsidRPr="0016430E" w:rsidRDefault="008F78D4" w:rsidP="0016430E">
            <w:pPr>
              <w:tabs>
                <w:tab w:val="left" w:pos="1095"/>
              </w:tabs>
              <w:autoSpaceDE w:val="0"/>
              <w:autoSpaceDN w:val="0"/>
              <w:adjustRightInd w:val="0"/>
              <w:spacing w:after="0" w:line="276" w:lineRule="auto"/>
              <w:ind w:left="408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1307EEE7" w14:textId="49BB2602" w:rsidR="008F78D4" w:rsidRPr="0016430E" w:rsidRDefault="001400C4" w:rsidP="0016430E">
            <w:pPr>
              <w:tabs>
                <w:tab w:val="left" w:pos="1095"/>
              </w:tabs>
              <w:autoSpaceDE w:val="0"/>
              <w:autoSpaceDN w:val="0"/>
              <w:adjustRightInd w:val="0"/>
              <w:spacing w:after="0" w:line="276" w:lineRule="auto"/>
              <w:ind w:left="408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</w:t>
            </w:r>
            <w:r w:rsidR="00F04C02">
              <w:rPr>
                <w:rFonts w:ascii="Arial" w:eastAsia="Times New Roman" w:hAnsi="Arial" w:cs="Arial"/>
                <w:lang w:eastAsia="pl-PL"/>
              </w:rPr>
              <w:t>0 000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4CA51" w14:textId="77777777" w:rsidR="008F78D4" w:rsidRPr="0016430E" w:rsidRDefault="008F78D4" w:rsidP="0016430E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5FB25A51" w14:textId="4E608FC2" w:rsidR="008F78D4" w:rsidRPr="0016430E" w:rsidRDefault="001400C4" w:rsidP="0016430E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</w:t>
            </w:r>
            <w:r w:rsidR="00F04C02">
              <w:rPr>
                <w:rFonts w:ascii="Arial" w:eastAsia="Times New Roman" w:hAnsi="Arial" w:cs="Arial"/>
                <w:lang w:eastAsia="pl-PL"/>
              </w:rPr>
              <w:t>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FCDE9" w14:textId="77777777" w:rsidR="008F78D4" w:rsidRPr="0016430E" w:rsidRDefault="008F78D4" w:rsidP="0016430E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2CB407C" w14:textId="0A47E155" w:rsidR="008F78D4" w:rsidRPr="0016430E" w:rsidRDefault="001400C4" w:rsidP="0016430E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13</w:t>
            </w:r>
            <w:r w:rsidR="00F04C02">
              <w:rPr>
                <w:rFonts w:ascii="Arial" w:eastAsia="Times New Roman" w:hAnsi="Arial" w:cs="Arial"/>
                <w:lang w:eastAsia="pl-PL"/>
              </w:rPr>
              <w:t xml:space="preserve">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58A8B" w14:textId="77777777" w:rsidR="008F78D4" w:rsidRPr="0016430E" w:rsidRDefault="008F78D4" w:rsidP="0016430E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3A50EADC" w14:textId="36463D88" w:rsidR="008F78D4" w:rsidRPr="0016430E" w:rsidRDefault="001400C4" w:rsidP="0016430E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  <w:r w:rsidR="00F04C02">
              <w:rPr>
                <w:rFonts w:ascii="Arial" w:eastAsia="Times New Roman" w:hAnsi="Arial" w:cs="Arial"/>
                <w:lang w:eastAsia="pl-PL"/>
              </w:rPr>
              <w:t>0 000</w:t>
            </w:r>
          </w:p>
        </w:tc>
      </w:tr>
      <w:tr w:rsidR="008F78D4" w:rsidRPr="0016430E" w14:paraId="564E6F38" w14:textId="77777777" w:rsidTr="0064746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00BB1" w14:textId="77777777" w:rsidR="008F78D4" w:rsidRPr="0016430E" w:rsidRDefault="008F78D4" w:rsidP="0016430E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6430E">
              <w:rPr>
                <w:rFonts w:ascii="Arial" w:eastAsia="Times New Roman" w:hAnsi="Arial" w:cs="Arial"/>
                <w:b/>
                <w:bCs/>
                <w:lang w:eastAsia="pl-PL"/>
              </w:rPr>
              <w:t>3.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D650F" w14:textId="18700BC6" w:rsidR="008F78D4" w:rsidRPr="0016430E" w:rsidRDefault="008F78D4" w:rsidP="0016430E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430E">
              <w:rPr>
                <w:rFonts w:ascii="Arial" w:eastAsia="Times New Roman" w:hAnsi="Arial" w:cs="Arial"/>
                <w:lang w:eastAsia="pl-PL"/>
              </w:rPr>
              <w:t xml:space="preserve">PKP </w:t>
            </w:r>
            <w:r w:rsidR="00C65E28">
              <w:rPr>
                <w:rFonts w:ascii="Arial" w:eastAsia="Times New Roman" w:hAnsi="Arial" w:cs="Arial"/>
                <w:lang w:eastAsia="pl-PL"/>
              </w:rPr>
              <w:t>TELKOL</w:t>
            </w:r>
            <w:r w:rsidR="004B1CCD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16430E">
              <w:rPr>
                <w:rFonts w:ascii="Arial" w:eastAsia="Times New Roman" w:hAnsi="Arial" w:cs="Arial"/>
                <w:lang w:eastAsia="pl-PL"/>
              </w:rPr>
              <w:t>Sp. z o.o.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ACF89" w14:textId="14BE72B9" w:rsidR="008F78D4" w:rsidRPr="0016430E" w:rsidRDefault="00FD0C35" w:rsidP="0016430E">
            <w:pPr>
              <w:tabs>
                <w:tab w:val="left" w:pos="109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88194" w14:textId="755E0D0A" w:rsidR="008F78D4" w:rsidRPr="0016430E" w:rsidRDefault="00644BB0" w:rsidP="0016430E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FD730" w14:textId="69E863FB" w:rsidR="008F78D4" w:rsidRPr="0016430E" w:rsidRDefault="001400C4" w:rsidP="0016430E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10 416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F5721" w14:textId="2D908052" w:rsidR="008F78D4" w:rsidRPr="0016430E" w:rsidRDefault="001400C4" w:rsidP="0016430E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10 416</w:t>
            </w:r>
          </w:p>
        </w:tc>
      </w:tr>
    </w:tbl>
    <w:p w14:paraId="1A0D9635" w14:textId="77777777" w:rsidR="008F78D4" w:rsidRPr="0016430E" w:rsidRDefault="008F78D4" w:rsidP="0016430E">
      <w:pPr>
        <w:spacing w:after="0" w:line="276" w:lineRule="auto"/>
        <w:jc w:val="both"/>
        <w:rPr>
          <w:rFonts w:ascii="Arial" w:eastAsia="Calibri" w:hAnsi="Arial" w:cs="Arial"/>
          <w:bCs/>
          <w:lang w:eastAsia="pl-PL"/>
        </w:rPr>
      </w:pPr>
    </w:p>
    <w:p w14:paraId="16482116" w14:textId="76AF8788" w:rsidR="008F78D4" w:rsidRPr="0016430E" w:rsidRDefault="00883A87" w:rsidP="002E6F77">
      <w:pPr>
        <w:spacing w:after="0" w:line="276" w:lineRule="auto"/>
        <w:ind w:left="-142" w:hanging="142"/>
        <w:jc w:val="both"/>
        <w:rPr>
          <w:rFonts w:ascii="Arial" w:eastAsia="Arial Unicode MS" w:hAnsi="Arial" w:cs="Arial"/>
          <w:lang w:eastAsia="ar-SA"/>
        </w:rPr>
      </w:pPr>
      <w:r w:rsidRPr="0016430E">
        <w:rPr>
          <w:rFonts w:ascii="Arial" w:eastAsia="Calibri" w:hAnsi="Arial" w:cs="Arial"/>
        </w:rPr>
        <w:t xml:space="preserve">6. </w:t>
      </w:r>
      <w:r w:rsidR="008F78D4" w:rsidRPr="0016430E">
        <w:rPr>
          <w:rFonts w:ascii="Arial" w:eastAsia="Calibri" w:hAnsi="Arial" w:cs="Arial"/>
        </w:rPr>
        <w:t xml:space="preserve">Określone w ust. 5 ilości butelek Wody do dostawy są szacunkowe dla okresu </w:t>
      </w:r>
      <w:r w:rsidR="001400C4">
        <w:rPr>
          <w:rFonts w:ascii="Arial" w:eastAsia="Calibri" w:hAnsi="Arial" w:cs="Arial"/>
        </w:rPr>
        <w:t>12</w:t>
      </w:r>
      <w:r w:rsidR="008F78D4" w:rsidRPr="0016430E">
        <w:rPr>
          <w:rFonts w:ascii="Arial" w:eastAsia="Calibri" w:hAnsi="Arial" w:cs="Arial"/>
        </w:rPr>
        <w:t xml:space="preserve"> miesięcy</w:t>
      </w:r>
      <w:r w:rsidR="00F651E4">
        <w:rPr>
          <w:rFonts w:ascii="Arial" w:eastAsia="Calibri" w:hAnsi="Arial" w:cs="Arial"/>
        </w:rPr>
        <w:t xml:space="preserve"> </w:t>
      </w:r>
      <w:r w:rsidR="008F78D4" w:rsidRPr="0016430E">
        <w:rPr>
          <w:rFonts w:ascii="Arial" w:eastAsia="Calibri" w:hAnsi="Arial" w:cs="Arial"/>
        </w:rPr>
        <w:t xml:space="preserve">i będą podstawą jedynie do wyliczenia maksymalnej wartości </w:t>
      </w:r>
      <w:r w:rsidR="00FD0C35">
        <w:rPr>
          <w:rFonts w:ascii="Arial" w:eastAsia="Calibri" w:hAnsi="Arial" w:cs="Arial"/>
        </w:rPr>
        <w:t>U</w:t>
      </w:r>
      <w:r w:rsidR="008F78D4" w:rsidRPr="0016430E">
        <w:rPr>
          <w:rFonts w:ascii="Arial" w:eastAsia="Calibri" w:hAnsi="Arial" w:cs="Arial"/>
        </w:rPr>
        <w:t xml:space="preserve">mowy. Docelowa ilość </w:t>
      </w:r>
      <w:r w:rsidR="008F78D4" w:rsidRPr="0016430E">
        <w:rPr>
          <w:rFonts w:ascii="Arial" w:eastAsia="Calibri" w:hAnsi="Arial" w:cs="Arial"/>
        </w:rPr>
        <w:lastRenderedPageBreak/>
        <w:t xml:space="preserve">zakupionych butelek wody oraz jej rodzaj (gazowana, niegazowana - tam gdzie jest to przewidziane) będzie wynikała z faktycznych potrzeb Zamawiającego w trakcie realizacji przyszłej </w:t>
      </w:r>
      <w:r w:rsidR="00FD0C35">
        <w:rPr>
          <w:rFonts w:ascii="Arial" w:eastAsia="Calibri" w:hAnsi="Arial" w:cs="Arial"/>
        </w:rPr>
        <w:t>U</w:t>
      </w:r>
      <w:r w:rsidR="008F78D4" w:rsidRPr="0016430E">
        <w:rPr>
          <w:rFonts w:ascii="Arial" w:eastAsia="Calibri" w:hAnsi="Arial" w:cs="Arial"/>
        </w:rPr>
        <w:t>mowy, a Wykonawcy nie przysługują z tego tytułu roszczenia</w:t>
      </w:r>
      <w:r w:rsidR="00FD0C35">
        <w:rPr>
          <w:rFonts w:ascii="Arial" w:eastAsia="Calibri" w:hAnsi="Arial" w:cs="Arial"/>
        </w:rPr>
        <w:t>.</w:t>
      </w:r>
    </w:p>
    <w:p w14:paraId="7FF55F47" w14:textId="5717A478" w:rsidR="00883A87" w:rsidRPr="0016430E" w:rsidRDefault="00883A87" w:rsidP="001400C4">
      <w:pPr>
        <w:spacing w:after="0" w:line="276" w:lineRule="auto"/>
        <w:ind w:left="-142" w:hanging="284"/>
        <w:jc w:val="both"/>
        <w:rPr>
          <w:rFonts w:ascii="Arial" w:eastAsia="Arial Unicode MS" w:hAnsi="Arial" w:cs="Arial"/>
          <w:lang w:eastAsia="ar-SA"/>
        </w:rPr>
      </w:pPr>
      <w:r w:rsidRPr="0016430E">
        <w:rPr>
          <w:rFonts w:ascii="Arial" w:eastAsia="Arial Unicode MS" w:hAnsi="Arial" w:cs="Arial"/>
          <w:lang w:eastAsia="ar-SA"/>
        </w:rPr>
        <w:t xml:space="preserve">7. </w:t>
      </w:r>
      <w:r w:rsidR="008F78D4" w:rsidRPr="0016430E">
        <w:rPr>
          <w:rFonts w:ascii="Arial" w:eastAsia="Arial Unicode MS" w:hAnsi="Arial" w:cs="Arial"/>
          <w:lang w:eastAsia="ar-SA"/>
        </w:rPr>
        <w:t>Minimum logistyczne tj. jednorazowa dostawa Wody: 1 paleta lub jej wielokrotność (może dotyczyć: wody gazowanej / wody niegazowanej / mix wody gazowanej i niegazowanej). Przez dostawę mix wody gazowanej i niegazowanej należy rozumieć dostawę co najmniej 1 palety zawierającą dwa rodzaje wód o tej samej lub innej wielkości butelek (0,5 litra, 1,5 litra).</w:t>
      </w:r>
      <w:r w:rsidR="002E6F77">
        <w:rPr>
          <w:rFonts w:ascii="Arial" w:eastAsia="Arial Unicode MS" w:hAnsi="Arial" w:cs="Arial"/>
          <w:lang w:eastAsia="ar-SA"/>
        </w:rPr>
        <w:t xml:space="preserve"> </w:t>
      </w:r>
      <w:r w:rsidR="008F78D4" w:rsidRPr="0016430E">
        <w:rPr>
          <w:rFonts w:ascii="Arial" w:eastAsia="Calibri" w:hAnsi="Arial" w:cs="Arial"/>
        </w:rPr>
        <w:t>Dopuszczalna jest dostawa obejmująca 0,5 palety wody o tej samej lub innej wielkości butelek</w:t>
      </w:r>
      <w:r w:rsidR="008F78D4" w:rsidRPr="0016430E">
        <w:rPr>
          <w:rFonts w:ascii="Arial" w:eastAsia="Calibri" w:hAnsi="Arial" w:cs="Arial"/>
          <w:vertAlign w:val="superscript"/>
        </w:rPr>
        <w:footnoteReference w:id="1"/>
      </w:r>
      <w:r w:rsidR="008F78D4" w:rsidRPr="0016430E">
        <w:rPr>
          <w:rFonts w:ascii="Arial" w:eastAsia="Calibri" w:hAnsi="Arial" w:cs="Arial"/>
        </w:rPr>
        <w:t>.</w:t>
      </w:r>
    </w:p>
    <w:p w14:paraId="2C93C71B" w14:textId="6F9AE563" w:rsidR="008F78D4" w:rsidRPr="0016430E" w:rsidRDefault="00883A87" w:rsidP="001400C4">
      <w:pPr>
        <w:spacing w:after="0" w:line="276" w:lineRule="auto"/>
        <w:ind w:left="-142" w:hanging="284"/>
        <w:jc w:val="both"/>
        <w:rPr>
          <w:rFonts w:ascii="Arial" w:eastAsia="Arial Unicode MS" w:hAnsi="Arial" w:cs="Arial"/>
          <w:lang w:eastAsia="ar-SA"/>
        </w:rPr>
      </w:pPr>
      <w:r w:rsidRPr="0016430E">
        <w:rPr>
          <w:rFonts w:ascii="Arial" w:eastAsia="Arial Unicode MS" w:hAnsi="Arial" w:cs="Arial"/>
          <w:lang w:eastAsia="ar-SA"/>
        </w:rPr>
        <w:t xml:space="preserve">8. </w:t>
      </w:r>
      <w:r w:rsidR="008F78D4" w:rsidRPr="0016430E">
        <w:rPr>
          <w:rFonts w:ascii="Arial" w:eastAsia="Calibri" w:hAnsi="Arial" w:cs="Arial"/>
        </w:rPr>
        <w:t xml:space="preserve">Dla potrzeb postępowania i </w:t>
      </w:r>
      <w:r w:rsidR="00FD0C35">
        <w:rPr>
          <w:rFonts w:ascii="Arial" w:eastAsia="Calibri" w:hAnsi="Arial" w:cs="Arial"/>
        </w:rPr>
        <w:t>U</w:t>
      </w:r>
      <w:r w:rsidR="008F78D4" w:rsidRPr="0016430E">
        <w:rPr>
          <w:rFonts w:ascii="Arial" w:eastAsia="Calibri" w:hAnsi="Arial" w:cs="Arial"/>
        </w:rPr>
        <w:t>mowy przyjmuje się, że 1 paleta wody w opakowaniu 0,5 l zawiera nie mniej niż 1 296  butelek; 1 paleta wody w opakowaniu 1,5 l zawiera nie mniej niż 504 butelki oraz  przyjmuje się że 0,5 palety w opakowaniu 0,5 l zawiera nie mniej niż 648 butelek; 0,5 palety w opakowaniu 1,5 l zawiera nie mniej niż 252 butelki.</w:t>
      </w:r>
      <w:r w:rsidR="008F78D4" w:rsidRPr="0016430E">
        <w:rPr>
          <w:rFonts w:ascii="Arial" w:eastAsia="Calibri" w:hAnsi="Arial" w:cs="Arial"/>
          <w:vertAlign w:val="superscript"/>
        </w:rPr>
        <w:footnoteReference w:id="2"/>
      </w:r>
    </w:p>
    <w:p w14:paraId="3C4A1CCB" w14:textId="3BF1D3D0" w:rsidR="008F78D4" w:rsidRPr="0016430E" w:rsidRDefault="00883A87" w:rsidP="001400C4">
      <w:pPr>
        <w:spacing w:after="0" w:line="276" w:lineRule="auto"/>
        <w:ind w:left="-142" w:hanging="284"/>
        <w:jc w:val="both"/>
        <w:rPr>
          <w:rFonts w:ascii="Arial" w:eastAsia="Arial Unicode MS" w:hAnsi="Arial" w:cs="Arial"/>
          <w:lang w:eastAsia="ar-SA"/>
        </w:rPr>
      </w:pPr>
      <w:r w:rsidRPr="0016430E">
        <w:rPr>
          <w:rFonts w:ascii="Arial" w:eastAsia="Calibri" w:hAnsi="Arial" w:cs="Arial"/>
        </w:rPr>
        <w:t>9.</w:t>
      </w:r>
      <w:r w:rsidR="00FD0C35">
        <w:rPr>
          <w:rFonts w:ascii="Arial" w:eastAsia="Calibri" w:hAnsi="Arial" w:cs="Arial"/>
        </w:rPr>
        <w:t xml:space="preserve"> </w:t>
      </w:r>
      <w:r w:rsidR="008F78D4" w:rsidRPr="0016430E">
        <w:rPr>
          <w:rFonts w:ascii="Arial" w:eastAsia="Calibri" w:hAnsi="Arial" w:cs="Arial"/>
        </w:rPr>
        <w:t>Dopuszczalne jest łączenie, na jednej palecie, różnych rodzajów wody (gazowana, niegazowana).</w:t>
      </w:r>
    </w:p>
    <w:p w14:paraId="023F6441" w14:textId="0086D6E4" w:rsidR="008F78D4" w:rsidRPr="0016430E" w:rsidRDefault="00883A87" w:rsidP="002E6F77">
      <w:pPr>
        <w:spacing w:after="0" w:line="276" w:lineRule="auto"/>
        <w:ind w:left="-142" w:hanging="425"/>
        <w:jc w:val="both"/>
        <w:rPr>
          <w:rFonts w:ascii="Arial" w:eastAsia="Arial Unicode MS" w:hAnsi="Arial" w:cs="Arial"/>
          <w:lang w:eastAsia="ar-SA"/>
        </w:rPr>
      </w:pPr>
      <w:r w:rsidRPr="0016430E">
        <w:rPr>
          <w:rFonts w:ascii="Arial" w:eastAsia="Calibri" w:hAnsi="Arial" w:cs="Arial"/>
        </w:rPr>
        <w:t xml:space="preserve">10. </w:t>
      </w:r>
      <w:r w:rsidR="008F78D4" w:rsidRPr="0016430E">
        <w:rPr>
          <w:rFonts w:ascii="Arial" w:eastAsia="Calibri" w:hAnsi="Arial" w:cs="Arial"/>
        </w:rPr>
        <w:t xml:space="preserve">Zamawiający wymaga, aby oferowany przedmiot zamówienia był wolny od wszelkich wad </w:t>
      </w:r>
      <w:r w:rsidR="008F78D4" w:rsidRPr="0016430E">
        <w:rPr>
          <w:rFonts w:ascii="Arial" w:eastAsia="Calibri" w:hAnsi="Arial" w:cs="Arial"/>
        </w:rPr>
        <w:br/>
        <w:t>i uszkodzeń, bez wcześniejszego otwarcia/ użycia i nie był przedmiotem praw osób trzecich.</w:t>
      </w:r>
    </w:p>
    <w:p w14:paraId="54F5B02F" w14:textId="02669EC3" w:rsidR="008F78D4" w:rsidRPr="0016430E" w:rsidRDefault="00883A87" w:rsidP="002E6F77">
      <w:pPr>
        <w:spacing w:after="0" w:line="276" w:lineRule="auto"/>
        <w:ind w:left="-142" w:hanging="425"/>
        <w:jc w:val="both"/>
        <w:rPr>
          <w:rFonts w:ascii="Arial" w:eastAsia="Arial Unicode MS" w:hAnsi="Arial" w:cs="Arial"/>
          <w:lang w:eastAsia="ar-SA"/>
        </w:rPr>
      </w:pPr>
      <w:r w:rsidRPr="0016430E">
        <w:rPr>
          <w:rFonts w:ascii="Arial" w:eastAsia="Calibri" w:hAnsi="Arial" w:cs="Arial"/>
        </w:rPr>
        <w:t xml:space="preserve">11. </w:t>
      </w:r>
      <w:r w:rsidR="008F78D4" w:rsidRPr="0016430E">
        <w:rPr>
          <w:rFonts w:ascii="Arial" w:eastAsia="Calibri" w:hAnsi="Arial" w:cs="Arial"/>
        </w:rPr>
        <w:t>Palety, na których dostarczana będzie Woda, stanowią własność Wykonawcy i podlegać będą zwrotowi. Wykonawca dokona odbioru palet nie później niż po upływie 60 dni od daty danej dostawy lub przy kolejnej dostawie Wody.</w:t>
      </w:r>
    </w:p>
    <w:p w14:paraId="7074D91C" w14:textId="7B63FC3C" w:rsidR="008F78D4" w:rsidRPr="0016430E" w:rsidRDefault="00883A87" w:rsidP="002E6F77">
      <w:pPr>
        <w:spacing w:after="0" w:line="276" w:lineRule="auto"/>
        <w:ind w:left="-142" w:hanging="425"/>
        <w:contextualSpacing/>
        <w:jc w:val="both"/>
        <w:rPr>
          <w:rFonts w:ascii="Arial" w:eastAsia="Arial Unicode MS" w:hAnsi="Arial" w:cs="Arial"/>
          <w:lang w:eastAsia="ar-SA"/>
        </w:rPr>
      </w:pPr>
      <w:r w:rsidRPr="0016430E">
        <w:rPr>
          <w:rFonts w:ascii="Arial" w:eastAsia="Arial Unicode MS" w:hAnsi="Arial" w:cs="Arial"/>
          <w:lang w:eastAsia="ar-SA"/>
        </w:rPr>
        <w:t>12.</w:t>
      </w:r>
      <w:r w:rsidR="00FD0C35">
        <w:rPr>
          <w:rFonts w:ascii="Arial" w:eastAsia="Arial Unicode MS" w:hAnsi="Arial" w:cs="Arial"/>
          <w:lang w:eastAsia="ar-SA"/>
        </w:rPr>
        <w:t xml:space="preserve"> </w:t>
      </w:r>
      <w:r w:rsidR="008F78D4" w:rsidRPr="0016430E">
        <w:rPr>
          <w:rFonts w:ascii="Arial" w:eastAsia="Arial Unicode MS" w:hAnsi="Arial" w:cs="Arial"/>
          <w:lang w:eastAsia="ar-SA"/>
        </w:rPr>
        <w:t>Wykonawca będzie dostarczał wodę na swój koszt, do lokalizacji Zamawiającego wskazanych w załączniku nr 1 do projektu umowy, dla poszczególnych Zamawiających. Zamawiający ma prawo do zmiany listy oraz adresów Odbiorców (miejsc dostaw), w trakcie obowiązywania przyszłej umowy. K</w:t>
      </w:r>
      <w:r w:rsidR="008F78D4" w:rsidRPr="0016430E">
        <w:rPr>
          <w:rFonts w:ascii="Arial" w:eastAsia="Calibri" w:hAnsi="Arial" w:cs="Arial"/>
        </w:rPr>
        <w:t>oszt dostawy i jej rozładunek, jak również koszt odbioru palet, winien być wkalkulowany w cenę ofertową. Rozładunek dostawy odbywa się staraniem Wykonawcy.</w:t>
      </w:r>
    </w:p>
    <w:p w14:paraId="4DB9F671" w14:textId="77777777" w:rsidR="008F78D4" w:rsidRPr="0016430E" w:rsidRDefault="008F78D4" w:rsidP="0016430E">
      <w:pPr>
        <w:spacing w:after="0" w:line="276" w:lineRule="auto"/>
        <w:rPr>
          <w:rFonts w:ascii="Arial" w:eastAsia="Calibri" w:hAnsi="Arial" w:cs="Arial"/>
          <w:bCs/>
        </w:rPr>
      </w:pPr>
    </w:p>
    <w:p w14:paraId="72301CD9" w14:textId="77777777" w:rsidR="008F78D4" w:rsidRPr="0016430E" w:rsidRDefault="008F78D4" w:rsidP="0016430E">
      <w:pPr>
        <w:spacing w:after="0" w:line="276" w:lineRule="auto"/>
        <w:rPr>
          <w:rFonts w:ascii="Arial" w:eastAsia="Calibri" w:hAnsi="Arial" w:cs="Arial"/>
          <w:bCs/>
        </w:rPr>
      </w:pPr>
    </w:p>
    <w:p w14:paraId="3ACF9BD5" w14:textId="77777777" w:rsidR="008F78D4" w:rsidRPr="0016430E" w:rsidRDefault="008F78D4" w:rsidP="0016430E">
      <w:pPr>
        <w:spacing w:after="0" w:line="276" w:lineRule="auto"/>
        <w:rPr>
          <w:rFonts w:ascii="Arial" w:eastAsia="Calibri" w:hAnsi="Arial" w:cs="Arial"/>
          <w:bCs/>
        </w:rPr>
      </w:pPr>
    </w:p>
    <w:p w14:paraId="4999FC8A" w14:textId="77777777" w:rsidR="008F78D4" w:rsidRPr="0016430E" w:rsidRDefault="008F78D4" w:rsidP="0016430E">
      <w:pPr>
        <w:spacing w:after="0" w:line="276" w:lineRule="auto"/>
        <w:rPr>
          <w:rFonts w:ascii="Arial" w:eastAsia="Calibri" w:hAnsi="Arial" w:cs="Arial"/>
          <w:bCs/>
        </w:rPr>
      </w:pPr>
    </w:p>
    <w:p w14:paraId="337A22E2" w14:textId="77777777" w:rsidR="008F78D4" w:rsidRPr="0016430E" w:rsidRDefault="008F78D4" w:rsidP="0016430E">
      <w:pPr>
        <w:spacing w:after="0" w:line="276" w:lineRule="auto"/>
        <w:rPr>
          <w:rFonts w:ascii="Arial" w:eastAsia="Arial Unicode MS" w:hAnsi="Arial" w:cs="Arial"/>
          <w:lang w:eastAsia="ar-SA"/>
        </w:rPr>
      </w:pPr>
    </w:p>
    <w:p w14:paraId="6F990F64" w14:textId="77777777" w:rsidR="008F78D4" w:rsidRPr="0016430E" w:rsidRDefault="008F78D4" w:rsidP="0016430E">
      <w:pPr>
        <w:spacing w:after="0" w:line="276" w:lineRule="auto"/>
        <w:ind w:left="720"/>
        <w:contextualSpacing/>
        <w:rPr>
          <w:rFonts w:ascii="Arial" w:eastAsia="Arial Unicode MS" w:hAnsi="Arial" w:cs="Arial"/>
          <w:lang w:eastAsia="ar-SA"/>
        </w:rPr>
      </w:pPr>
    </w:p>
    <w:p w14:paraId="5DF0609E" w14:textId="77777777" w:rsidR="008F78D4" w:rsidRPr="0016430E" w:rsidRDefault="008F78D4" w:rsidP="0016430E">
      <w:pPr>
        <w:spacing w:after="0" w:line="276" w:lineRule="auto"/>
        <w:ind w:left="720"/>
        <w:contextualSpacing/>
        <w:rPr>
          <w:rFonts w:ascii="Arial" w:eastAsia="Arial Unicode MS" w:hAnsi="Arial" w:cs="Arial"/>
          <w:lang w:eastAsia="ar-SA"/>
        </w:rPr>
      </w:pPr>
    </w:p>
    <w:p w14:paraId="69B77FD0" w14:textId="77777777" w:rsidR="008F78D4" w:rsidRPr="0016430E" w:rsidRDefault="008F78D4" w:rsidP="0016430E">
      <w:pPr>
        <w:spacing w:after="0" w:line="276" w:lineRule="auto"/>
        <w:ind w:left="720"/>
        <w:contextualSpacing/>
        <w:rPr>
          <w:rFonts w:ascii="Arial" w:eastAsia="Arial Unicode MS" w:hAnsi="Arial" w:cs="Arial"/>
          <w:lang w:eastAsia="ar-SA"/>
        </w:rPr>
      </w:pPr>
    </w:p>
    <w:p w14:paraId="3FAF366A" w14:textId="77777777" w:rsidR="008F78D4" w:rsidRPr="0016430E" w:rsidRDefault="008F78D4" w:rsidP="0016430E">
      <w:pPr>
        <w:spacing w:after="0" w:line="276" w:lineRule="auto"/>
        <w:ind w:left="720"/>
        <w:contextualSpacing/>
        <w:rPr>
          <w:rFonts w:ascii="Arial" w:eastAsia="Arial Unicode MS" w:hAnsi="Arial" w:cs="Arial"/>
          <w:lang w:eastAsia="ar-SA"/>
        </w:rPr>
      </w:pPr>
    </w:p>
    <w:p w14:paraId="3FC750E8" w14:textId="77777777" w:rsidR="008F78D4" w:rsidRPr="0016430E" w:rsidRDefault="008F78D4" w:rsidP="0016430E">
      <w:pPr>
        <w:spacing w:after="0" w:line="276" w:lineRule="auto"/>
        <w:ind w:left="720"/>
        <w:contextualSpacing/>
        <w:rPr>
          <w:rFonts w:ascii="Arial" w:eastAsia="Arial Unicode MS" w:hAnsi="Arial" w:cs="Arial"/>
          <w:lang w:eastAsia="ar-SA"/>
        </w:rPr>
      </w:pPr>
    </w:p>
    <w:p w14:paraId="5C77AA4C" w14:textId="77777777" w:rsidR="008F78D4" w:rsidRPr="008F78D4" w:rsidRDefault="008F78D4" w:rsidP="008F78D4">
      <w:pPr>
        <w:spacing w:after="200" w:line="276" w:lineRule="auto"/>
        <w:ind w:left="720"/>
        <w:contextualSpacing/>
        <w:rPr>
          <w:rFonts w:ascii="Tahoma" w:eastAsia="Arial Unicode MS" w:hAnsi="Tahoma" w:cs="Tahoma"/>
          <w:sz w:val="20"/>
          <w:szCs w:val="20"/>
          <w:lang w:eastAsia="ar-SA"/>
        </w:rPr>
      </w:pPr>
    </w:p>
    <w:p w14:paraId="75CD1387" w14:textId="77777777" w:rsidR="008F78D4" w:rsidRPr="008F78D4" w:rsidRDefault="008F78D4" w:rsidP="008F78D4">
      <w:pPr>
        <w:spacing w:after="200" w:line="276" w:lineRule="auto"/>
        <w:ind w:left="720"/>
        <w:contextualSpacing/>
        <w:rPr>
          <w:rFonts w:ascii="Tahoma" w:eastAsia="Arial Unicode MS" w:hAnsi="Tahoma" w:cs="Tahoma"/>
          <w:sz w:val="20"/>
          <w:szCs w:val="20"/>
          <w:lang w:eastAsia="ar-SA"/>
        </w:rPr>
      </w:pPr>
    </w:p>
    <w:p w14:paraId="57730DCA" w14:textId="77777777" w:rsidR="008F78D4" w:rsidRPr="008F78D4" w:rsidRDefault="008F78D4" w:rsidP="008F78D4">
      <w:pPr>
        <w:spacing w:after="200" w:line="276" w:lineRule="auto"/>
        <w:ind w:left="720"/>
        <w:contextualSpacing/>
        <w:rPr>
          <w:rFonts w:ascii="Tahoma" w:eastAsia="Arial Unicode MS" w:hAnsi="Tahoma" w:cs="Tahoma"/>
          <w:sz w:val="20"/>
          <w:szCs w:val="20"/>
          <w:lang w:eastAsia="ar-SA"/>
        </w:rPr>
      </w:pPr>
    </w:p>
    <w:p w14:paraId="300903D6" w14:textId="77777777" w:rsidR="00672711" w:rsidRDefault="00672711"/>
    <w:sectPr w:rsidR="006727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63809" w14:textId="77777777" w:rsidR="00231B41" w:rsidRDefault="00231B41" w:rsidP="008F78D4">
      <w:pPr>
        <w:spacing w:after="0" w:line="240" w:lineRule="auto"/>
      </w:pPr>
      <w:r>
        <w:separator/>
      </w:r>
    </w:p>
  </w:endnote>
  <w:endnote w:type="continuationSeparator" w:id="0">
    <w:p w14:paraId="54E6A2DC" w14:textId="77777777" w:rsidR="00231B41" w:rsidRDefault="00231B41" w:rsidP="008F7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8BC6B" w14:textId="77777777" w:rsidR="00231B41" w:rsidRDefault="00231B41" w:rsidP="008F78D4">
      <w:pPr>
        <w:spacing w:after="0" w:line="240" w:lineRule="auto"/>
      </w:pPr>
      <w:r>
        <w:separator/>
      </w:r>
    </w:p>
  </w:footnote>
  <w:footnote w:type="continuationSeparator" w:id="0">
    <w:p w14:paraId="757BE069" w14:textId="77777777" w:rsidR="00231B41" w:rsidRDefault="00231B41" w:rsidP="008F78D4">
      <w:pPr>
        <w:spacing w:after="0" w:line="240" w:lineRule="auto"/>
      </w:pPr>
      <w:r>
        <w:continuationSeparator/>
      </w:r>
    </w:p>
  </w:footnote>
  <w:footnote w:id="1">
    <w:p w14:paraId="04466B69" w14:textId="77777777" w:rsidR="008F78D4" w:rsidRDefault="008F78D4" w:rsidP="008F78D4">
      <w:pPr>
        <w:pStyle w:val="Tekstprzypisudolnego"/>
      </w:pPr>
      <w:r>
        <w:rPr>
          <w:rStyle w:val="Odwoanieprzypisudolnego"/>
        </w:rPr>
        <w:footnoteRef/>
      </w:r>
      <w:r>
        <w:t xml:space="preserve"> Dostawa w ilości pół palety dotyczy jedynie Spółki PKP S.A.</w:t>
      </w:r>
    </w:p>
  </w:footnote>
  <w:footnote w:id="2">
    <w:p w14:paraId="1C93518C" w14:textId="77777777" w:rsidR="008F78D4" w:rsidRDefault="008F78D4" w:rsidP="008F78D4">
      <w:pPr>
        <w:pStyle w:val="Tekstprzypisudolnego"/>
      </w:pPr>
      <w:r>
        <w:rPr>
          <w:rStyle w:val="Odwoanieprzypisudolnego"/>
        </w:rPr>
        <w:footnoteRef/>
      </w:r>
      <w:r>
        <w:t xml:space="preserve"> Zapis przyjmujący dostawę wielkości polowy palety dotyczy spółki PKP S.A.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C6075"/>
    <w:multiLevelType w:val="singleLevel"/>
    <w:tmpl w:val="DBF27A10"/>
    <w:lvl w:ilvl="0">
      <w:start w:val="1"/>
      <w:numFmt w:val="decimal"/>
      <w:lvlText w:val="%1)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1" w15:restartNumberingAfterBreak="0">
    <w:nsid w:val="5D513531"/>
    <w:multiLevelType w:val="multilevel"/>
    <w:tmpl w:val="B79A019E"/>
    <w:lvl w:ilvl="0">
      <w:start w:val="2"/>
      <w:numFmt w:val="decimal"/>
      <w:lvlText w:val="%1)"/>
      <w:lvlJc w:val="left"/>
      <w:pPr>
        <w:tabs>
          <w:tab w:val="num" w:pos="3196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80"/>
        </w:tabs>
        <w:ind w:left="480" w:hanging="480"/>
      </w:pPr>
      <w:rPr>
        <w:rFonts w:ascii="Tahoma" w:eastAsia="Times New Roman" w:hAnsi="Tahoma" w:cs="Tahoma" w:hint="default"/>
      </w:rPr>
    </w:lvl>
    <w:lvl w:ilvl="2">
      <w:start w:val="7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786"/>
        </w:tabs>
        <w:ind w:left="709" w:hanging="283"/>
      </w:pPr>
      <w:rPr>
        <w:rFonts w:cs="Times New Roman" w:hint="default"/>
        <w:b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77" w:hanging="357"/>
      </w:pPr>
      <w:rPr>
        <w:rFonts w:ascii="Calibri" w:eastAsia="Times New Roman" w:hAnsi="Calibri" w:cs="Arial" w:hint="default"/>
        <w:sz w:val="22"/>
      </w:rPr>
    </w:lvl>
    <w:lvl w:ilvl="5">
      <w:start w:val="1"/>
      <w:numFmt w:val="bullet"/>
      <w:lvlText w:val=""/>
      <w:lvlJc w:val="left"/>
      <w:pPr>
        <w:tabs>
          <w:tab w:val="num" w:pos="1664"/>
        </w:tabs>
        <w:ind w:left="1304" w:firstLine="0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643C1555"/>
    <w:multiLevelType w:val="singleLevel"/>
    <w:tmpl w:val="42EA89E8"/>
    <w:lvl w:ilvl="0">
      <w:start w:val="3"/>
      <w:numFmt w:val="decimal"/>
      <w:lvlText w:val="%1."/>
      <w:legacy w:legacy="1" w:legacySpace="0" w:legacyIndent="259"/>
      <w:lvlJc w:val="left"/>
      <w:rPr>
        <w:rFonts w:ascii="Arial" w:hAnsi="Arial" w:cs="Arial" w:hint="default"/>
      </w:rPr>
    </w:lvl>
  </w:abstractNum>
  <w:abstractNum w:abstractNumId="3" w15:restartNumberingAfterBreak="0">
    <w:nsid w:val="66774261"/>
    <w:multiLevelType w:val="singleLevel"/>
    <w:tmpl w:val="C5FCC95A"/>
    <w:lvl w:ilvl="0">
      <w:start w:val="1"/>
      <w:numFmt w:val="decimal"/>
      <w:lvlText w:val="%1)"/>
      <w:legacy w:legacy="1" w:legacySpace="0" w:legacyIndent="269"/>
      <w:lvlJc w:val="left"/>
      <w:rPr>
        <w:rFonts w:ascii="Arial" w:hAnsi="Arial" w:cs="Arial" w:hint="default"/>
      </w:rPr>
    </w:lvl>
  </w:abstractNum>
  <w:num w:numId="1" w16cid:durableId="328364794">
    <w:abstractNumId w:val="0"/>
  </w:num>
  <w:num w:numId="2" w16cid:durableId="870653591">
    <w:abstractNumId w:val="3"/>
  </w:num>
  <w:num w:numId="3" w16cid:durableId="1453862257">
    <w:abstractNumId w:val="2"/>
  </w:num>
  <w:num w:numId="4" w16cid:durableId="1479808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8D4"/>
    <w:rsid w:val="000B4EAC"/>
    <w:rsid w:val="000B6D6B"/>
    <w:rsid w:val="00103EC4"/>
    <w:rsid w:val="001400C4"/>
    <w:rsid w:val="0016430E"/>
    <w:rsid w:val="001C201F"/>
    <w:rsid w:val="001C67EF"/>
    <w:rsid w:val="00231B41"/>
    <w:rsid w:val="002E6F77"/>
    <w:rsid w:val="00301F11"/>
    <w:rsid w:val="00464FCE"/>
    <w:rsid w:val="00471910"/>
    <w:rsid w:val="004B1CCD"/>
    <w:rsid w:val="00556058"/>
    <w:rsid w:val="006063E5"/>
    <w:rsid w:val="00634F29"/>
    <w:rsid w:val="00644BB0"/>
    <w:rsid w:val="00672711"/>
    <w:rsid w:val="0077522A"/>
    <w:rsid w:val="0081393B"/>
    <w:rsid w:val="00883A87"/>
    <w:rsid w:val="008F78D4"/>
    <w:rsid w:val="00970294"/>
    <w:rsid w:val="00985BFE"/>
    <w:rsid w:val="00A13F99"/>
    <w:rsid w:val="00B458E6"/>
    <w:rsid w:val="00BE447B"/>
    <w:rsid w:val="00C65E28"/>
    <w:rsid w:val="00CE6650"/>
    <w:rsid w:val="00CF784F"/>
    <w:rsid w:val="00EF30A7"/>
    <w:rsid w:val="00F04C02"/>
    <w:rsid w:val="00F651E4"/>
    <w:rsid w:val="00FC511D"/>
    <w:rsid w:val="00FD0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C8064"/>
  <w15:chartTrackingRefBased/>
  <w15:docId w15:val="{8C6D87B5-49F8-4B29-944C-6C5677B99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F78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F78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F78D4"/>
    <w:rPr>
      <w:vertAlign w:val="superscript"/>
    </w:rPr>
  </w:style>
  <w:style w:type="paragraph" w:styleId="Poprawka">
    <w:name w:val="Revision"/>
    <w:hidden/>
    <w:uiPriority w:val="99"/>
    <w:semiHidden/>
    <w:rsid w:val="00C65E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603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Wioleta Miszka</cp:lastModifiedBy>
  <cp:revision>6</cp:revision>
  <dcterms:created xsi:type="dcterms:W3CDTF">2022-07-27T09:44:00Z</dcterms:created>
  <dcterms:modified xsi:type="dcterms:W3CDTF">2022-07-28T10:29:00Z</dcterms:modified>
</cp:coreProperties>
</file>